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F38AA" w14:textId="77777777" w:rsidR="007B7A3E" w:rsidRDefault="007B7A3E" w:rsidP="00821A20">
      <w:pPr>
        <w:widowControl w:val="0"/>
        <w:autoSpaceDE w:val="0"/>
        <w:autoSpaceDN w:val="0"/>
        <w:adjustRightInd w:val="0"/>
        <w:ind w:right="-52"/>
        <w:jc w:val="center"/>
        <w:rPr>
          <w:ins w:id="0" w:author="Barbora Straková" w:date="2018-05-28T09:29:00Z"/>
          <w:rFonts w:ascii="Verdana" w:hAnsi="Verdana" w:cs="Arial"/>
          <w:b/>
          <w:bCs/>
          <w:sz w:val="20"/>
          <w:szCs w:val="20"/>
          <w:lang w:val="sk-SK"/>
        </w:rPr>
      </w:pPr>
    </w:p>
    <w:p w14:paraId="54A0E646" w14:textId="49B834D5" w:rsidR="00FD6F36" w:rsidRPr="000862E8" w:rsidRDefault="002C3211" w:rsidP="00821A20">
      <w:pPr>
        <w:widowControl w:val="0"/>
        <w:autoSpaceDE w:val="0"/>
        <w:autoSpaceDN w:val="0"/>
        <w:adjustRightInd w:val="0"/>
        <w:ind w:right="-52"/>
        <w:jc w:val="center"/>
        <w:rPr>
          <w:rFonts w:ascii="Verdana" w:hAnsi="Verdana" w:cs="Arial"/>
          <w:b/>
          <w:bCs/>
          <w:sz w:val="20"/>
          <w:szCs w:val="20"/>
          <w:lang w:val="sk-SK"/>
        </w:rPr>
      </w:pP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  <w:r w:rsidRPr="000862E8">
        <w:rPr>
          <w:rFonts w:ascii="Verdana" w:hAnsi="Verdana" w:cs="Arial"/>
          <w:b/>
          <w:bCs/>
          <w:sz w:val="20"/>
          <w:szCs w:val="20"/>
          <w:lang w:val="sk-SK"/>
        </w:rPr>
        <w:tab/>
      </w:r>
    </w:p>
    <w:p w14:paraId="67ADCC8F" w14:textId="41C45BB0" w:rsidR="00C22034" w:rsidRPr="000862E8" w:rsidRDefault="00C22034" w:rsidP="00C22034">
      <w:pPr>
        <w:spacing w:before="100" w:beforeAutospacing="1" w:after="100" w:afterAutospacing="1"/>
        <w:jc w:val="center"/>
        <w:outlineLvl w:val="0"/>
        <w:rPr>
          <w:rFonts w:ascii="Verdana" w:hAnsi="Verdana" w:cstheme="majorHAnsi"/>
          <w:b/>
          <w:bCs/>
          <w:kern w:val="36"/>
          <w:sz w:val="20"/>
          <w:szCs w:val="20"/>
          <w:lang w:val="sk-SK"/>
        </w:rPr>
      </w:pPr>
      <w:r w:rsidRPr="000862E8">
        <w:rPr>
          <w:rFonts w:ascii="Verdana" w:hAnsi="Verdana" w:cstheme="majorHAnsi"/>
          <w:b/>
          <w:bCs/>
          <w:iCs/>
          <w:kern w:val="36"/>
          <w:sz w:val="20"/>
          <w:szCs w:val="20"/>
          <w:lang w:val="sk-SK"/>
        </w:rPr>
        <w:t xml:space="preserve">Súhlas </w:t>
      </w:r>
      <w:r w:rsidR="00F43270" w:rsidRPr="000862E8">
        <w:rPr>
          <w:rFonts w:ascii="Verdana" w:hAnsi="Verdana" w:cstheme="majorHAnsi"/>
          <w:b/>
          <w:bCs/>
          <w:iCs/>
          <w:kern w:val="36"/>
          <w:sz w:val="20"/>
          <w:szCs w:val="20"/>
          <w:lang w:val="sk-SK"/>
        </w:rPr>
        <w:t xml:space="preserve">dotknutej osoby </w:t>
      </w:r>
      <w:r w:rsidRPr="000862E8">
        <w:rPr>
          <w:rFonts w:ascii="Verdana" w:hAnsi="Verdana" w:cstheme="majorHAnsi"/>
          <w:b/>
          <w:bCs/>
          <w:iCs/>
          <w:kern w:val="36"/>
          <w:sz w:val="20"/>
          <w:szCs w:val="20"/>
          <w:lang w:val="sk-SK"/>
        </w:rPr>
        <w:t>so spracovaním osobných údajov</w:t>
      </w:r>
    </w:p>
    <w:p w14:paraId="118D85A9" w14:textId="2F8D95EE" w:rsidR="00C22034" w:rsidRPr="000862E8" w:rsidRDefault="00C22034" w:rsidP="00C22034">
      <w:pPr>
        <w:spacing w:before="100" w:beforeAutospacing="1" w:after="100" w:afterAutospacing="1"/>
        <w:jc w:val="center"/>
        <w:rPr>
          <w:rFonts w:ascii="Verdana" w:hAnsi="Verdana" w:cstheme="majorHAnsi"/>
          <w:b/>
          <w:sz w:val="20"/>
          <w:szCs w:val="20"/>
          <w:lang w:val="sk-SK"/>
        </w:rPr>
      </w:pPr>
      <w:r w:rsidRPr="000862E8">
        <w:rPr>
          <w:rFonts w:ascii="Verdana" w:hAnsi="Verdana" w:cstheme="majorHAnsi"/>
          <w:b/>
          <w:sz w:val="20"/>
          <w:szCs w:val="20"/>
          <w:lang w:val="sk-SK"/>
        </w:rPr>
        <w:t xml:space="preserve">v zmysle zákona č. </w:t>
      </w:r>
      <w:del w:id="1" w:author="Miruška Hrabčáková" w:date="2018-05-17T13:13:00Z">
        <w:r w:rsidRPr="000862E8" w:rsidDel="000779C3">
          <w:rPr>
            <w:rFonts w:ascii="Verdana" w:hAnsi="Verdana" w:cstheme="majorHAnsi"/>
            <w:b/>
            <w:sz w:val="20"/>
            <w:szCs w:val="20"/>
            <w:lang w:val="sk-SK"/>
          </w:rPr>
          <w:delText>122</w:delText>
        </w:r>
      </w:del>
      <w:ins w:id="2" w:author="Miruška Hrabčáková" w:date="2018-05-17T13:13:00Z">
        <w:r w:rsidR="000779C3" w:rsidRPr="000862E8">
          <w:rPr>
            <w:rFonts w:ascii="Verdana" w:hAnsi="Verdana" w:cstheme="majorHAnsi"/>
            <w:b/>
            <w:sz w:val="20"/>
            <w:szCs w:val="20"/>
            <w:lang w:val="sk-SK"/>
          </w:rPr>
          <w:t>1</w:t>
        </w:r>
        <w:r w:rsidR="000779C3">
          <w:rPr>
            <w:rFonts w:ascii="Verdana" w:hAnsi="Verdana" w:cstheme="majorHAnsi"/>
            <w:b/>
            <w:sz w:val="20"/>
            <w:szCs w:val="20"/>
            <w:lang w:val="sk-SK"/>
          </w:rPr>
          <w:t>8</w:t>
        </w:r>
      </w:ins>
      <w:r w:rsidRPr="000862E8">
        <w:rPr>
          <w:rFonts w:ascii="Verdana" w:hAnsi="Verdana" w:cstheme="majorHAnsi"/>
          <w:b/>
          <w:sz w:val="20"/>
          <w:szCs w:val="20"/>
          <w:lang w:val="sk-SK"/>
        </w:rPr>
        <w:t>/201</w:t>
      </w:r>
      <w:del w:id="3" w:author="Miruška Hrabčáková" w:date="2018-05-17T13:13:00Z">
        <w:r w:rsidRPr="000862E8" w:rsidDel="000779C3">
          <w:rPr>
            <w:rFonts w:ascii="Verdana" w:hAnsi="Verdana" w:cstheme="majorHAnsi"/>
            <w:b/>
            <w:sz w:val="20"/>
            <w:szCs w:val="20"/>
            <w:lang w:val="sk-SK"/>
          </w:rPr>
          <w:delText>3</w:delText>
        </w:r>
      </w:del>
      <w:ins w:id="4" w:author="Miruška Hrabčáková" w:date="2018-05-17T13:13:00Z">
        <w:r w:rsidR="000779C3">
          <w:rPr>
            <w:rFonts w:ascii="Verdana" w:hAnsi="Verdana" w:cstheme="majorHAnsi"/>
            <w:b/>
            <w:sz w:val="20"/>
            <w:szCs w:val="20"/>
            <w:lang w:val="sk-SK"/>
          </w:rPr>
          <w:t>8</w:t>
        </w:r>
      </w:ins>
      <w:r w:rsidRPr="000862E8">
        <w:rPr>
          <w:rFonts w:ascii="Verdana" w:hAnsi="Verdana" w:cstheme="majorHAnsi"/>
          <w:b/>
          <w:sz w:val="20"/>
          <w:szCs w:val="20"/>
          <w:lang w:val="sk-SK"/>
        </w:rPr>
        <w:t xml:space="preserve"> Z. z. o ochrane osobných údajov a o zmene a doplnení niektorých zákonov</w:t>
      </w:r>
    </w:p>
    <w:p w14:paraId="7D4D5399" w14:textId="77777777" w:rsidR="00C22034" w:rsidRPr="000862E8" w:rsidRDefault="00C22034" w:rsidP="00C22034">
      <w:pPr>
        <w:spacing w:before="100" w:beforeAutospacing="1" w:after="100" w:afterAutospacing="1"/>
        <w:jc w:val="center"/>
        <w:rPr>
          <w:rFonts w:ascii="Verdana" w:hAnsi="Verdana" w:cstheme="majorHAnsi"/>
          <w:sz w:val="20"/>
          <w:szCs w:val="20"/>
          <w:lang w:val="sk-SK"/>
        </w:rPr>
      </w:pPr>
      <w:r w:rsidRPr="000862E8">
        <w:rPr>
          <w:rFonts w:ascii="Verdana" w:hAnsi="Verdana" w:cstheme="majorHAnsi"/>
          <w:sz w:val="20"/>
          <w:szCs w:val="20"/>
          <w:lang w:val="sk-SK"/>
        </w:rPr>
        <w:t> </w:t>
      </w:r>
    </w:p>
    <w:p w14:paraId="1A8CFF0F" w14:textId="669E7B4E" w:rsidR="00C22034" w:rsidRPr="000862E8" w:rsidRDefault="009B3F15" w:rsidP="00AF2756">
      <w:pPr>
        <w:pStyle w:val="Normlnywebov"/>
        <w:spacing w:before="0" w:beforeAutospacing="0" w:after="0" w:afterAutospacing="0"/>
        <w:rPr>
          <w:rFonts w:ascii="Verdana" w:hAnsi="Verdana" w:cstheme="majorHAnsi"/>
          <w:noProof/>
          <w:sz w:val="20"/>
          <w:szCs w:val="20"/>
        </w:rPr>
      </w:pPr>
      <w:r w:rsidRPr="000862E8">
        <w:rPr>
          <w:rFonts w:ascii="Verdana" w:hAnsi="Verdana" w:cstheme="majorHAnsi"/>
          <w:b/>
          <w:bCs/>
          <w:sz w:val="20"/>
          <w:szCs w:val="20"/>
        </w:rPr>
        <w:t>Titul, meno, priezvisko</w:t>
      </w:r>
      <w:r w:rsidR="00C22034" w:rsidRPr="000862E8">
        <w:rPr>
          <w:rFonts w:ascii="Verdana" w:hAnsi="Verdana" w:cstheme="majorHAnsi"/>
          <w:b/>
          <w:bCs/>
          <w:sz w:val="20"/>
          <w:szCs w:val="20"/>
        </w:rPr>
        <w:t>:</w:t>
      </w:r>
    </w:p>
    <w:p w14:paraId="68ED3CD8" w14:textId="70441EAE" w:rsidR="00AF2756" w:rsidRPr="000862E8" w:rsidRDefault="00AF2756" w:rsidP="00AF2756">
      <w:pPr>
        <w:pStyle w:val="Normlnywebov"/>
        <w:spacing w:before="0" w:beforeAutospacing="0" w:after="0" w:afterAutospacing="0"/>
        <w:rPr>
          <w:rFonts w:ascii="Verdana" w:hAnsi="Verdana" w:cstheme="majorHAnsi"/>
          <w:b/>
          <w:sz w:val="20"/>
          <w:szCs w:val="20"/>
        </w:rPr>
      </w:pPr>
      <w:r w:rsidRPr="000862E8">
        <w:rPr>
          <w:rFonts w:ascii="Verdana" w:hAnsi="Verdana" w:cstheme="majorHAnsi"/>
          <w:b/>
          <w:noProof/>
          <w:sz w:val="20"/>
          <w:szCs w:val="20"/>
        </w:rPr>
        <w:t>Organizácia:</w:t>
      </w:r>
    </w:p>
    <w:p w14:paraId="366595F2" w14:textId="77777777" w:rsidR="00D8393D" w:rsidRPr="000862E8" w:rsidRDefault="00D8393D" w:rsidP="006D6A6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bookmarkStart w:id="5" w:name="_GoBack"/>
      <w:bookmarkEnd w:id="5"/>
    </w:p>
    <w:p w14:paraId="7890C9A6" w14:textId="77EA26F8" w:rsidR="006D6A64" w:rsidRPr="000862E8" w:rsidRDefault="00C22034" w:rsidP="006D6A6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 xml:space="preserve">Ja, dolu podpísaný/á týmto vyhlasujem, že v zmysle </w:t>
      </w:r>
      <w:del w:id="6" w:author="Miruška Hrabčáková" w:date="2018-05-24T09:05:00Z">
        <w:r w:rsidRPr="000862E8" w:rsidDel="00CE3849">
          <w:rPr>
            <w:rFonts w:ascii="Verdana" w:hAnsi="Verdana" w:cstheme="majorHAnsi"/>
            <w:sz w:val="20"/>
            <w:szCs w:val="20"/>
          </w:rPr>
          <w:delText xml:space="preserve">§ 11 </w:delText>
        </w:r>
      </w:del>
      <w:r w:rsidRPr="000862E8">
        <w:rPr>
          <w:rFonts w:ascii="Verdana" w:hAnsi="Verdana" w:cstheme="majorHAnsi"/>
          <w:sz w:val="20"/>
          <w:szCs w:val="20"/>
        </w:rPr>
        <w:t xml:space="preserve">zák. č. </w:t>
      </w:r>
      <w:del w:id="7" w:author="Miruška Hrabčáková" w:date="2018-05-17T13:13:00Z">
        <w:r w:rsidRPr="000862E8" w:rsidDel="000779C3">
          <w:rPr>
            <w:rFonts w:ascii="Verdana" w:hAnsi="Verdana" w:cstheme="majorHAnsi"/>
            <w:sz w:val="20"/>
            <w:szCs w:val="20"/>
          </w:rPr>
          <w:delText>122</w:delText>
        </w:r>
      </w:del>
      <w:ins w:id="8" w:author="Miruška Hrabčáková" w:date="2018-05-17T13:13:00Z">
        <w:r w:rsidR="000779C3" w:rsidRPr="000862E8">
          <w:rPr>
            <w:rFonts w:ascii="Verdana" w:hAnsi="Verdana" w:cstheme="majorHAnsi"/>
            <w:sz w:val="20"/>
            <w:szCs w:val="20"/>
          </w:rPr>
          <w:t>1</w:t>
        </w:r>
        <w:r w:rsidR="000779C3">
          <w:rPr>
            <w:rFonts w:ascii="Verdana" w:hAnsi="Verdana" w:cstheme="majorHAnsi"/>
            <w:sz w:val="20"/>
            <w:szCs w:val="20"/>
          </w:rPr>
          <w:t>8</w:t>
        </w:r>
      </w:ins>
      <w:r w:rsidRPr="000862E8">
        <w:rPr>
          <w:rFonts w:ascii="Verdana" w:hAnsi="Verdana" w:cstheme="majorHAnsi"/>
          <w:sz w:val="20"/>
          <w:szCs w:val="20"/>
        </w:rPr>
        <w:t>/201</w:t>
      </w:r>
      <w:del w:id="9" w:author="Miruška Hrabčáková" w:date="2018-05-17T13:13:00Z">
        <w:r w:rsidRPr="000862E8" w:rsidDel="000779C3">
          <w:rPr>
            <w:rFonts w:ascii="Verdana" w:hAnsi="Verdana" w:cstheme="majorHAnsi"/>
            <w:sz w:val="20"/>
            <w:szCs w:val="20"/>
          </w:rPr>
          <w:delText>3</w:delText>
        </w:r>
      </w:del>
      <w:ins w:id="10" w:author="Miruška Hrabčáková" w:date="2018-05-17T13:13:00Z">
        <w:r w:rsidR="000779C3">
          <w:rPr>
            <w:rFonts w:ascii="Verdana" w:hAnsi="Verdana" w:cstheme="majorHAnsi"/>
            <w:sz w:val="20"/>
            <w:szCs w:val="20"/>
          </w:rPr>
          <w:t>8</w:t>
        </w:r>
      </w:ins>
      <w:r w:rsidRPr="000862E8">
        <w:rPr>
          <w:rFonts w:ascii="Verdana" w:hAnsi="Verdana" w:cstheme="majorHAnsi"/>
          <w:sz w:val="20"/>
          <w:szCs w:val="20"/>
        </w:rPr>
        <w:t xml:space="preserve"> Z.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</w:t>
      </w:r>
      <w:r w:rsidRPr="000862E8">
        <w:rPr>
          <w:rFonts w:ascii="Verdana" w:hAnsi="Verdana" w:cstheme="majorHAnsi"/>
          <w:sz w:val="20"/>
          <w:szCs w:val="20"/>
        </w:rPr>
        <w:t xml:space="preserve">z. o ochrane osobných údajov a o zmene a doplnení niektorých zákonov </w:t>
      </w:r>
      <w:r w:rsidRPr="000862E8">
        <w:rPr>
          <w:rFonts w:ascii="Verdana" w:hAnsi="Verdana" w:cstheme="majorHAnsi"/>
          <w:b/>
          <w:sz w:val="20"/>
          <w:szCs w:val="20"/>
        </w:rPr>
        <w:t>súhlasím</w:t>
      </w:r>
      <w:r w:rsidRPr="000862E8">
        <w:rPr>
          <w:rFonts w:ascii="Verdana" w:hAnsi="Verdana" w:cstheme="majorHAnsi"/>
          <w:sz w:val="20"/>
          <w:szCs w:val="20"/>
        </w:rPr>
        <w:t xml:space="preserve"> so spracúvaním osobných údajov Ministerstvom vnútra Slovenskej republiky</w:t>
      </w:r>
      <w:r w:rsidR="00F965F9" w:rsidRPr="000862E8">
        <w:rPr>
          <w:rFonts w:ascii="Verdana" w:hAnsi="Verdana" w:cstheme="majorHAnsi"/>
          <w:sz w:val="20"/>
          <w:szCs w:val="20"/>
        </w:rPr>
        <w:t xml:space="preserve"> – </w:t>
      </w:r>
      <w:r w:rsidR="00F71D98" w:rsidRPr="000862E8">
        <w:rPr>
          <w:rFonts w:ascii="Verdana" w:hAnsi="Verdana" w:cstheme="majorHAnsi"/>
          <w:sz w:val="20"/>
          <w:szCs w:val="20"/>
        </w:rPr>
        <w:t>Riadiacim orgánom pre operačný program Efektívna verejná správa</w:t>
      </w:r>
      <w:r w:rsidRPr="000862E8">
        <w:rPr>
          <w:rFonts w:ascii="Verdana" w:hAnsi="Verdana" w:cstheme="majorHAnsi"/>
          <w:sz w:val="20"/>
          <w:szCs w:val="20"/>
        </w:rPr>
        <w:t xml:space="preserve">, so sídlom na adrese </w:t>
      </w:r>
      <w:r w:rsidR="009B3F15" w:rsidRPr="000862E8">
        <w:rPr>
          <w:rFonts w:ascii="Verdana" w:hAnsi="Verdana" w:cstheme="majorHAnsi"/>
          <w:sz w:val="20"/>
          <w:szCs w:val="20"/>
        </w:rPr>
        <w:t>Panenská 21, 812</w:t>
      </w:r>
      <w:r w:rsidRPr="000862E8">
        <w:rPr>
          <w:rFonts w:ascii="Verdana" w:hAnsi="Verdana" w:cstheme="majorHAnsi"/>
          <w:sz w:val="20"/>
          <w:szCs w:val="20"/>
        </w:rPr>
        <w:t xml:space="preserve"> </w:t>
      </w:r>
      <w:r w:rsidR="009B3F15" w:rsidRPr="000862E8">
        <w:rPr>
          <w:rFonts w:ascii="Verdana" w:hAnsi="Verdana" w:cstheme="majorHAnsi"/>
          <w:sz w:val="20"/>
          <w:szCs w:val="20"/>
        </w:rPr>
        <w:t>82</w:t>
      </w:r>
      <w:r w:rsidRPr="000862E8">
        <w:rPr>
          <w:rFonts w:ascii="Verdana" w:hAnsi="Verdana" w:cstheme="majorHAnsi"/>
          <w:sz w:val="20"/>
          <w:szCs w:val="20"/>
        </w:rPr>
        <w:t xml:space="preserve"> Bratislava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v rozsahu údajov </w:t>
      </w:r>
      <w:r w:rsidR="00D8393D" w:rsidRPr="000862E8">
        <w:rPr>
          <w:rFonts w:ascii="Verdana" w:hAnsi="Verdana" w:cstheme="majorHAnsi"/>
          <w:sz w:val="20"/>
          <w:szCs w:val="20"/>
        </w:rPr>
        <w:t>uvedených v zmluve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o poskytnutí nenávratného finančného príspevku </w:t>
      </w:r>
      <w:r w:rsidR="00F71D98" w:rsidRPr="000862E8">
        <w:rPr>
          <w:rFonts w:ascii="Verdana" w:hAnsi="Verdana" w:cstheme="majorHAnsi"/>
          <w:sz w:val="20"/>
          <w:szCs w:val="20"/>
        </w:rPr>
        <w:t>(ďalej len „</w:t>
      </w:r>
      <w:r w:rsidR="00666341" w:rsidRPr="000862E8">
        <w:rPr>
          <w:rFonts w:ascii="Verdana" w:hAnsi="Verdana" w:cstheme="majorHAnsi"/>
          <w:sz w:val="20"/>
          <w:szCs w:val="20"/>
        </w:rPr>
        <w:t xml:space="preserve">zmluva o </w:t>
      </w:r>
      <w:r w:rsidR="00F71D98" w:rsidRPr="000862E8">
        <w:rPr>
          <w:rFonts w:ascii="Verdana" w:hAnsi="Verdana" w:cstheme="majorHAnsi"/>
          <w:sz w:val="20"/>
          <w:szCs w:val="20"/>
        </w:rPr>
        <w:t xml:space="preserve">NFP“) </w:t>
      </w:r>
      <w:r w:rsidR="00D8393D" w:rsidRPr="000862E8">
        <w:rPr>
          <w:rFonts w:ascii="Verdana" w:hAnsi="Verdana" w:cstheme="majorHAnsi"/>
          <w:sz w:val="20"/>
          <w:szCs w:val="20"/>
        </w:rPr>
        <w:t>s </w:t>
      </w:r>
      <w:r w:rsidR="006D6A64" w:rsidRPr="000862E8">
        <w:rPr>
          <w:rFonts w:ascii="Verdana" w:hAnsi="Verdana" w:cstheme="majorHAnsi"/>
          <w:sz w:val="20"/>
          <w:szCs w:val="20"/>
        </w:rPr>
        <w:t>číslo</w:t>
      </w:r>
      <w:r w:rsidR="00D8393D" w:rsidRPr="000862E8">
        <w:rPr>
          <w:rFonts w:ascii="Verdana" w:hAnsi="Verdana" w:cstheme="majorHAnsi"/>
          <w:sz w:val="20"/>
          <w:szCs w:val="20"/>
        </w:rPr>
        <w:t>m zmluvy</w:t>
      </w:r>
      <w:r w:rsidR="006D6A64" w:rsidRPr="000862E8">
        <w:rPr>
          <w:rFonts w:ascii="Verdana" w:hAnsi="Verdana" w:cstheme="majorHAnsi"/>
          <w:sz w:val="20"/>
          <w:szCs w:val="20"/>
        </w:rPr>
        <w:t xml:space="preserve"> ....</w:t>
      </w:r>
      <w:r w:rsidR="00D8393D" w:rsidRPr="000862E8">
        <w:rPr>
          <w:rFonts w:ascii="Verdana" w:hAnsi="Verdana" w:cstheme="majorHAnsi"/>
          <w:sz w:val="20"/>
          <w:szCs w:val="20"/>
        </w:rPr>
        <w:t>............................. vrátane jej príloh.</w:t>
      </w:r>
    </w:p>
    <w:p w14:paraId="5A282F44" w14:textId="18333936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>Účelom spracúvania osobných údajov je ich spracúvanie pre potreby ich vykazovania v rámci pr</w:t>
      </w:r>
      <w:r w:rsidR="009B3F15" w:rsidRPr="000862E8">
        <w:rPr>
          <w:rFonts w:ascii="Verdana" w:hAnsi="Verdana" w:cstheme="majorHAnsi"/>
          <w:sz w:val="20"/>
          <w:szCs w:val="20"/>
        </w:rPr>
        <w:t>ojektov operačného programu Efektívna verejná správa</w:t>
      </w:r>
      <w:r w:rsidRPr="000862E8">
        <w:rPr>
          <w:rFonts w:ascii="Verdana" w:hAnsi="Verdana" w:cstheme="majorHAnsi"/>
          <w:sz w:val="20"/>
          <w:szCs w:val="20"/>
        </w:rPr>
        <w:t xml:space="preserve">. </w:t>
      </w:r>
    </w:p>
    <w:p w14:paraId="52AA3A9D" w14:textId="697E366B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 xml:space="preserve">Tento súhlas platí počas </w:t>
      </w:r>
      <w:r w:rsidR="00F71D98" w:rsidRPr="000862E8">
        <w:rPr>
          <w:rFonts w:ascii="Verdana" w:hAnsi="Verdana" w:cstheme="majorHAnsi"/>
          <w:sz w:val="20"/>
          <w:szCs w:val="20"/>
        </w:rPr>
        <w:t xml:space="preserve">trvania procesu </w:t>
      </w:r>
      <w:r w:rsidR="00666341" w:rsidRPr="000862E8">
        <w:rPr>
          <w:rFonts w:ascii="Verdana" w:hAnsi="Verdana" w:cstheme="majorHAnsi"/>
          <w:sz w:val="20"/>
          <w:szCs w:val="20"/>
        </w:rPr>
        <w:t>prípravy zmluvy o </w:t>
      </w:r>
      <w:r w:rsidR="00F71D98" w:rsidRPr="000862E8">
        <w:rPr>
          <w:rFonts w:ascii="Verdana" w:hAnsi="Verdana" w:cstheme="majorHAnsi"/>
          <w:sz w:val="20"/>
          <w:szCs w:val="20"/>
        </w:rPr>
        <w:t>NFP</w:t>
      </w:r>
      <w:r w:rsidR="00666341" w:rsidRPr="000862E8">
        <w:rPr>
          <w:rFonts w:ascii="Verdana" w:hAnsi="Verdana" w:cstheme="majorHAnsi"/>
          <w:sz w:val="20"/>
          <w:szCs w:val="20"/>
        </w:rPr>
        <w:t>,</w:t>
      </w:r>
      <w:r w:rsidR="00F71D98" w:rsidRPr="000862E8">
        <w:rPr>
          <w:rFonts w:ascii="Verdana" w:hAnsi="Verdana" w:cstheme="majorHAnsi"/>
          <w:sz w:val="20"/>
          <w:szCs w:val="20"/>
        </w:rPr>
        <w:t xml:space="preserve"> </w:t>
      </w:r>
      <w:r w:rsidRPr="000862E8">
        <w:rPr>
          <w:rFonts w:ascii="Verdana" w:hAnsi="Verdana" w:cstheme="majorHAnsi"/>
          <w:sz w:val="20"/>
          <w:szCs w:val="20"/>
        </w:rPr>
        <w:t>real</w:t>
      </w:r>
      <w:r w:rsidR="00BE12C9" w:rsidRPr="000862E8">
        <w:rPr>
          <w:rFonts w:ascii="Verdana" w:hAnsi="Verdana" w:cstheme="majorHAnsi"/>
          <w:sz w:val="20"/>
          <w:szCs w:val="20"/>
        </w:rPr>
        <w:t>izácie a monitorovania projektu</w:t>
      </w:r>
      <w:r w:rsidRPr="000862E8">
        <w:rPr>
          <w:rFonts w:ascii="Verdana" w:hAnsi="Verdana" w:cstheme="majorHAnsi"/>
          <w:sz w:val="20"/>
          <w:szCs w:val="20"/>
        </w:rPr>
        <w:t>, ako aj počas následnej archivácie predložených dokumentov</w:t>
      </w:r>
      <w:r w:rsidR="00BE12C9" w:rsidRPr="000862E8">
        <w:rPr>
          <w:rFonts w:ascii="Verdana" w:hAnsi="Verdana" w:cstheme="majorHAnsi"/>
          <w:sz w:val="20"/>
          <w:szCs w:val="20"/>
        </w:rPr>
        <w:t>.</w:t>
      </w:r>
    </w:p>
    <w:p w14:paraId="67977CFD" w14:textId="77777777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 xml:space="preserve">Zároveň som si vedomý/á, že spracované údaje budú archivované a likvidované v súlade s platnými predpismi Slovenskej republiky a s platnými predpismi EÚ. </w:t>
      </w:r>
    </w:p>
    <w:p w14:paraId="39A2DB97" w14:textId="6ACD064C" w:rsidR="00C22034" w:rsidRPr="000862E8" w:rsidRDefault="00C22034" w:rsidP="00C22034">
      <w:pPr>
        <w:pStyle w:val="Normlnywebov"/>
        <w:jc w:val="both"/>
        <w:rPr>
          <w:rFonts w:ascii="Verdana" w:hAnsi="Verdana" w:cstheme="majorHAnsi"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 xml:space="preserve">Práva osoby, o ktorej sa spracúvajú osobné údaje, sú upravené v </w:t>
      </w:r>
      <w:del w:id="11" w:author="Miruška Hrabčáková" w:date="2018-05-24T09:06:00Z">
        <w:r w:rsidRPr="000862E8" w:rsidDel="0092590B">
          <w:rPr>
            <w:rFonts w:ascii="Verdana" w:hAnsi="Verdana" w:cstheme="majorHAnsi"/>
            <w:sz w:val="20"/>
            <w:szCs w:val="20"/>
          </w:rPr>
          <w:delText>§28</w:delText>
        </w:r>
      </w:del>
      <w:ins w:id="12" w:author="Miruška Hrabčáková" w:date="2018-05-24T09:06:00Z">
        <w:r w:rsidR="0092590B">
          <w:rPr>
            <w:rFonts w:ascii="Verdana" w:hAnsi="Verdana" w:cstheme="majorHAnsi"/>
            <w:sz w:val="20"/>
            <w:szCs w:val="20"/>
          </w:rPr>
          <w:t>druhej hlave</w:t>
        </w:r>
      </w:ins>
      <w:del w:id="13" w:author="Miruška Hrabčáková" w:date="2018-05-24T09:07:00Z">
        <w:r w:rsidRPr="000862E8" w:rsidDel="0092590B">
          <w:rPr>
            <w:rFonts w:ascii="Verdana" w:hAnsi="Verdana" w:cstheme="majorHAnsi"/>
            <w:sz w:val="20"/>
            <w:szCs w:val="20"/>
          </w:rPr>
          <w:delText xml:space="preserve"> a násl.</w:delText>
        </w:r>
      </w:del>
      <w:r w:rsidRPr="000862E8">
        <w:rPr>
          <w:rFonts w:ascii="Verdana" w:hAnsi="Verdana" w:cstheme="majorHAnsi"/>
          <w:sz w:val="20"/>
          <w:szCs w:val="20"/>
        </w:rPr>
        <w:t xml:space="preserve"> zákona č. </w:t>
      </w:r>
      <w:del w:id="14" w:author="Miruška Hrabčáková" w:date="2018-05-17T13:13:00Z">
        <w:r w:rsidRPr="000862E8" w:rsidDel="000779C3">
          <w:rPr>
            <w:rFonts w:ascii="Verdana" w:hAnsi="Verdana" w:cstheme="majorHAnsi"/>
            <w:sz w:val="20"/>
            <w:szCs w:val="20"/>
          </w:rPr>
          <w:delText>122</w:delText>
        </w:r>
      </w:del>
      <w:ins w:id="15" w:author="Miruška Hrabčáková" w:date="2018-05-17T13:13:00Z">
        <w:r w:rsidR="000779C3">
          <w:rPr>
            <w:rFonts w:ascii="Verdana" w:hAnsi="Verdana" w:cstheme="majorHAnsi"/>
            <w:sz w:val="20"/>
            <w:szCs w:val="20"/>
          </w:rPr>
          <w:t>18</w:t>
        </w:r>
      </w:ins>
      <w:r w:rsidRPr="000862E8">
        <w:rPr>
          <w:rFonts w:ascii="Verdana" w:hAnsi="Verdana" w:cstheme="majorHAnsi"/>
          <w:sz w:val="20"/>
          <w:szCs w:val="20"/>
        </w:rPr>
        <w:t>/201</w:t>
      </w:r>
      <w:del w:id="16" w:author="Miruška Hrabčáková" w:date="2018-05-17T13:13:00Z">
        <w:r w:rsidRPr="000862E8" w:rsidDel="000779C3">
          <w:rPr>
            <w:rFonts w:ascii="Verdana" w:hAnsi="Verdana" w:cstheme="majorHAnsi"/>
            <w:sz w:val="20"/>
            <w:szCs w:val="20"/>
          </w:rPr>
          <w:delText>3</w:delText>
        </w:r>
      </w:del>
      <w:ins w:id="17" w:author="Miruška Hrabčáková" w:date="2018-05-17T13:13:00Z">
        <w:r w:rsidR="000779C3">
          <w:rPr>
            <w:rFonts w:ascii="Verdana" w:hAnsi="Verdana" w:cstheme="majorHAnsi"/>
            <w:sz w:val="20"/>
            <w:szCs w:val="20"/>
          </w:rPr>
          <w:t>8</w:t>
        </w:r>
      </w:ins>
      <w:r w:rsidRPr="000862E8">
        <w:rPr>
          <w:rFonts w:ascii="Verdana" w:hAnsi="Verdana" w:cstheme="majorHAnsi"/>
          <w:sz w:val="20"/>
          <w:szCs w:val="20"/>
        </w:rPr>
        <w:t xml:space="preserve"> Z. z. o ochrane osobných údajov a o zmene a doplnení niektorých zákonov v znení neskorších predpisov. </w:t>
      </w:r>
    </w:p>
    <w:p w14:paraId="19BFC55A" w14:textId="6D29EE24" w:rsidR="00C22034" w:rsidRPr="000862E8" w:rsidRDefault="00C22034" w:rsidP="00C22034">
      <w:pPr>
        <w:pStyle w:val="Normlnywebov"/>
        <w:rPr>
          <w:rFonts w:ascii="Verdana" w:hAnsi="Verdana" w:cstheme="majorHAnsi"/>
          <w:bCs/>
          <w:sz w:val="20"/>
          <w:szCs w:val="20"/>
        </w:rPr>
      </w:pPr>
      <w:r w:rsidRPr="000862E8">
        <w:rPr>
          <w:rFonts w:ascii="Verdana" w:hAnsi="Verdana" w:cstheme="majorHAnsi"/>
          <w:sz w:val="20"/>
          <w:szCs w:val="20"/>
        </w:rPr>
        <w:t>V </w:t>
      </w:r>
      <w:r w:rsidR="00557838" w:rsidRPr="000862E8">
        <w:rPr>
          <w:rFonts w:ascii="Verdana" w:hAnsi="Verdana" w:cstheme="majorHAnsi"/>
          <w:sz w:val="20"/>
          <w:szCs w:val="20"/>
        </w:rPr>
        <w:t>...........................</w:t>
      </w:r>
      <w:r w:rsidRPr="000862E8">
        <w:rPr>
          <w:rFonts w:ascii="Verdana" w:hAnsi="Verdana" w:cstheme="majorHAnsi"/>
          <w:sz w:val="20"/>
          <w:szCs w:val="20"/>
        </w:rPr>
        <w:t>, dňa</w:t>
      </w:r>
      <w:r w:rsidR="00557838" w:rsidRPr="000862E8">
        <w:rPr>
          <w:rFonts w:ascii="Verdana" w:hAnsi="Verdana" w:cstheme="majorHAnsi"/>
          <w:sz w:val="20"/>
          <w:szCs w:val="20"/>
        </w:rPr>
        <w:t xml:space="preserve"> .....................</w:t>
      </w:r>
    </w:p>
    <w:p w14:paraId="5314A7AC" w14:textId="77777777" w:rsidR="00C22034" w:rsidRPr="000862E8" w:rsidRDefault="00C22034" w:rsidP="00C22034">
      <w:pPr>
        <w:tabs>
          <w:tab w:val="center" w:pos="6804"/>
        </w:tabs>
        <w:rPr>
          <w:rFonts w:ascii="Verdana" w:hAnsi="Verdana" w:cstheme="majorHAnsi"/>
          <w:sz w:val="20"/>
          <w:szCs w:val="20"/>
          <w:lang w:val="sk-SK"/>
        </w:rPr>
      </w:pPr>
      <w:r w:rsidRPr="000862E8">
        <w:rPr>
          <w:rFonts w:ascii="Verdana" w:hAnsi="Verdana" w:cstheme="majorHAnsi"/>
          <w:bCs/>
          <w:sz w:val="20"/>
          <w:szCs w:val="20"/>
          <w:lang w:val="sk-SK"/>
        </w:rPr>
        <w:tab/>
      </w:r>
      <w:r w:rsidRPr="000862E8">
        <w:rPr>
          <w:rFonts w:ascii="Verdana" w:hAnsi="Verdana" w:cstheme="majorHAnsi"/>
          <w:sz w:val="20"/>
          <w:szCs w:val="20"/>
          <w:lang w:val="sk-SK"/>
        </w:rPr>
        <w:t>.......................................... </w:t>
      </w:r>
    </w:p>
    <w:p w14:paraId="1F1B16C0" w14:textId="5A715058" w:rsidR="00C22034" w:rsidRPr="000862E8" w:rsidRDefault="00C22034" w:rsidP="00C22034">
      <w:pPr>
        <w:tabs>
          <w:tab w:val="center" w:pos="6804"/>
        </w:tabs>
        <w:ind w:left="4536"/>
        <w:jc w:val="center"/>
        <w:rPr>
          <w:rFonts w:ascii="Verdana" w:eastAsia="Times New Roman" w:hAnsi="Verdana" w:cstheme="majorHAnsi"/>
          <w:sz w:val="20"/>
          <w:szCs w:val="20"/>
          <w:lang w:val="sk-SK" w:eastAsia="sk-SK"/>
        </w:rPr>
      </w:pPr>
      <w:r w:rsidRPr="000862E8">
        <w:rPr>
          <w:rFonts w:ascii="Verdana" w:eastAsia="Times New Roman" w:hAnsi="Verdana" w:cstheme="majorHAnsi"/>
          <w:sz w:val="20"/>
          <w:szCs w:val="20"/>
          <w:lang w:val="sk-SK" w:eastAsia="sk-SK"/>
        </w:rPr>
        <w:t>podpis</w:t>
      </w:r>
    </w:p>
    <w:p w14:paraId="54A0E66D" w14:textId="65733613" w:rsidR="00557838" w:rsidRPr="000862E8" w:rsidRDefault="00557838" w:rsidP="00C22034">
      <w:pPr>
        <w:rPr>
          <w:lang w:val="sk-SK"/>
        </w:rPr>
      </w:pPr>
    </w:p>
    <w:p w14:paraId="7A56C4D9" w14:textId="77777777" w:rsidR="00557838" w:rsidRPr="000862E8" w:rsidRDefault="00557838" w:rsidP="00557838">
      <w:pPr>
        <w:rPr>
          <w:lang w:val="sk-SK"/>
        </w:rPr>
      </w:pPr>
    </w:p>
    <w:p w14:paraId="1409ECF4" w14:textId="77777777" w:rsidR="00557838" w:rsidRPr="000862E8" w:rsidRDefault="00557838" w:rsidP="00557838">
      <w:pPr>
        <w:rPr>
          <w:lang w:val="sk-SK"/>
        </w:rPr>
      </w:pPr>
    </w:p>
    <w:p w14:paraId="6E96D642" w14:textId="77777777" w:rsidR="00557838" w:rsidRPr="000862E8" w:rsidRDefault="00557838" w:rsidP="00557838">
      <w:pPr>
        <w:rPr>
          <w:lang w:val="sk-SK"/>
        </w:rPr>
      </w:pPr>
    </w:p>
    <w:p w14:paraId="3104E357" w14:textId="77777777" w:rsidR="00557838" w:rsidRPr="000862E8" w:rsidRDefault="00557838" w:rsidP="00557838">
      <w:pPr>
        <w:rPr>
          <w:lang w:val="sk-SK"/>
        </w:rPr>
      </w:pPr>
    </w:p>
    <w:p w14:paraId="3FCD02C9" w14:textId="77777777" w:rsidR="00557838" w:rsidRPr="000862E8" w:rsidRDefault="00557838" w:rsidP="00557838">
      <w:pPr>
        <w:rPr>
          <w:lang w:val="sk-SK"/>
        </w:rPr>
      </w:pPr>
    </w:p>
    <w:p w14:paraId="4B4C909E" w14:textId="77777777" w:rsidR="00557838" w:rsidRPr="000862E8" w:rsidRDefault="00557838" w:rsidP="00557838">
      <w:pPr>
        <w:rPr>
          <w:lang w:val="sk-SK"/>
        </w:rPr>
      </w:pPr>
    </w:p>
    <w:p w14:paraId="7BCBCE8F" w14:textId="77777777" w:rsidR="00557838" w:rsidRPr="000862E8" w:rsidRDefault="00557838" w:rsidP="00557838">
      <w:pPr>
        <w:rPr>
          <w:lang w:val="sk-SK"/>
        </w:rPr>
      </w:pPr>
    </w:p>
    <w:p w14:paraId="47EF3F05" w14:textId="77777777" w:rsidR="00BB6477" w:rsidRPr="000862E8" w:rsidRDefault="00BB6477" w:rsidP="00666341">
      <w:pPr>
        <w:rPr>
          <w:lang w:val="sk-SK"/>
        </w:rPr>
      </w:pPr>
    </w:p>
    <w:sectPr w:rsidR="00BB6477" w:rsidRPr="000862E8" w:rsidSect="00BB6477">
      <w:headerReference w:type="default" r:id="rId11"/>
      <w:footerReference w:type="default" r:id="rId12"/>
      <w:pgSz w:w="11900" w:h="16820"/>
      <w:pgMar w:top="1418" w:right="1418" w:bottom="851" w:left="1418" w:header="0" w:footer="7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DC0B6" w14:textId="77777777" w:rsidR="00C12943" w:rsidRDefault="00C12943" w:rsidP="00B912B9">
      <w:r>
        <w:separator/>
      </w:r>
    </w:p>
  </w:endnote>
  <w:endnote w:type="continuationSeparator" w:id="0">
    <w:p w14:paraId="36C9317F" w14:textId="77777777" w:rsidR="00C12943" w:rsidRDefault="00C12943" w:rsidP="00B912B9">
      <w:r>
        <w:continuationSeparator/>
      </w:r>
    </w:p>
  </w:endnote>
  <w:endnote w:type="continuationNotice" w:id="1">
    <w:p w14:paraId="4C4BEA43" w14:textId="77777777" w:rsidR="00C12943" w:rsidRDefault="00C129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5C79D6" w14:textId="77777777" w:rsidR="007F4A71" w:rsidRDefault="007F4A71" w:rsidP="007F4A7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54A0E67E" w14:textId="449B30A0" w:rsidR="006E3A2D" w:rsidRPr="000862E8" w:rsidRDefault="000862E8" w:rsidP="000862E8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  <w:lang w:val="sk-SK"/>
      </w:rPr>
    </w:pPr>
    <w:r w:rsidRPr="000862E8">
      <w:rPr>
        <w:i/>
        <w:sz w:val="20"/>
        <w:szCs w:val="20"/>
        <w:lang w:val="sk-SK"/>
      </w:rPr>
      <w:t xml:space="preserve">Platnosť: </w:t>
    </w:r>
    <w:del w:id="18" w:author="Miruška Hrabčáková" w:date="2018-05-17T13:14:00Z">
      <w:r w:rsidRPr="000862E8" w:rsidDel="00676D86">
        <w:rPr>
          <w:i/>
          <w:sz w:val="20"/>
          <w:szCs w:val="20"/>
          <w:lang w:val="sk-SK"/>
        </w:rPr>
        <w:delText>11</w:delText>
      </w:r>
    </w:del>
    <w:ins w:id="19" w:author="Zuzana Hušeková" w:date="2018-06-12T10:30:00Z">
      <w:r w:rsidR="0004780E">
        <w:rPr>
          <w:i/>
          <w:sz w:val="20"/>
          <w:szCs w:val="20"/>
          <w:lang w:val="sk-SK"/>
        </w:rPr>
        <w:t>13</w:t>
      </w:r>
    </w:ins>
    <w:r w:rsidRPr="000862E8">
      <w:rPr>
        <w:i/>
        <w:sz w:val="20"/>
        <w:szCs w:val="20"/>
        <w:lang w:val="sk-SK"/>
      </w:rPr>
      <w:t>.</w:t>
    </w:r>
    <w:del w:id="20" w:author="Miruška Hrabčáková" w:date="2018-05-17T13:14:00Z">
      <w:r w:rsidRPr="000862E8" w:rsidDel="00676D86">
        <w:rPr>
          <w:i/>
          <w:sz w:val="20"/>
          <w:szCs w:val="20"/>
          <w:lang w:val="sk-SK"/>
        </w:rPr>
        <w:delText>11</w:delText>
      </w:r>
    </w:del>
    <w:ins w:id="21" w:author="Zuzana Hušeková" w:date="2018-06-12T10:30:00Z">
      <w:r w:rsidR="0004780E">
        <w:rPr>
          <w:i/>
          <w:sz w:val="20"/>
          <w:szCs w:val="20"/>
          <w:lang w:val="sk-SK"/>
        </w:rPr>
        <w:t>06</w:t>
      </w:r>
    </w:ins>
    <w:r w:rsidRPr="000862E8">
      <w:rPr>
        <w:i/>
        <w:sz w:val="20"/>
        <w:szCs w:val="20"/>
        <w:lang w:val="sk-SK"/>
      </w:rPr>
      <w:t>.201</w:t>
    </w:r>
    <w:del w:id="22" w:author="Miruška Hrabčáková" w:date="2018-05-17T13:14:00Z">
      <w:r w:rsidRPr="000862E8" w:rsidDel="00676D86">
        <w:rPr>
          <w:i/>
          <w:sz w:val="20"/>
          <w:szCs w:val="20"/>
          <w:lang w:val="sk-SK"/>
        </w:rPr>
        <w:delText>5</w:delText>
      </w:r>
    </w:del>
    <w:ins w:id="23" w:author="Miruška Hrabčáková" w:date="2018-05-17T13:14:00Z">
      <w:r w:rsidR="00676D86">
        <w:rPr>
          <w:i/>
          <w:sz w:val="20"/>
          <w:szCs w:val="20"/>
          <w:lang w:val="sk-SK"/>
        </w:rPr>
        <w:t>8</w:t>
      </w:r>
    </w:ins>
    <w:r w:rsidRPr="000862E8">
      <w:rPr>
        <w:i/>
        <w:sz w:val="20"/>
        <w:szCs w:val="20"/>
        <w:lang w:val="sk-SK"/>
      </w:rPr>
      <w:t xml:space="preserve">, účinnosť: </w:t>
    </w:r>
    <w:del w:id="24" w:author="Miruška Hrabčáková" w:date="2018-05-17T13:14:00Z">
      <w:r w:rsidRPr="000862E8" w:rsidDel="00676D86">
        <w:rPr>
          <w:i/>
          <w:sz w:val="20"/>
          <w:szCs w:val="20"/>
          <w:lang w:val="sk-SK"/>
        </w:rPr>
        <w:delText>16</w:delText>
      </w:r>
    </w:del>
    <w:ins w:id="25" w:author="Zuzana Hušeková" w:date="2018-06-12T10:30:00Z">
      <w:r w:rsidR="0004780E">
        <w:rPr>
          <w:i/>
          <w:sz w:val="20"/>
          <w:szCs w:val="20"/>
          <w:lang w:val="sk-SK"/>
        </w:rPr>
        <w:t>13</w:t>
      </w:r>
    </w:ins>
    <w:r w:rsidRPr="000862E8">
      <w:rPr>
        <w:i/>
        <w:sz w:val="20"/>
        <w:szCs w:val="20"/>
        <w:lang w:val="sk-SK"/>
      </w:rPr>
      <w:t>.</w:t>
    </w:r>
    <w:del w:id="26" w:author="Miruška Hrabčáková" w:date="2018-05-17T13:14:00Z">
      <w:r w:rsidRPr="000862E8" w:rsidDel="00676D86">
        <w:rPr>
          <w:i/>
          <w:sz w:val="20"/>
          <w:szCs w:val="20"/>
          <w:lang w:val="sk-SK"/>
        </w:rPr>
        <w:delText>11</w:delText>
      </w:r>
    </w:del>
    <w:ins w:id="27" w:author="Zuzana Hušeková" w:date="2018-06-12T10:30:00Z">
      <w:r w:rsidR="0004780E">
        <w:rPr>
          <w:i/>
          <w:sz w:val="20"/>
          <w:szCs w:val="20"/>
          <w:lang w:val="sk-SK"/>
        </w:rPr>
        <w:t>06</w:t>
      </w:r>
    </w:ins>
    <w:r w:rsidRPr="000862E8">
      <w:rPr>
        <w:i/>
        <w:sz w:val="20"/>
        <w:szCs w:val="20"/>
        <w:lang w:val="sk-SK"/>
      </w:rPr>
      <w:t>.201</w:t>
    </w:r>
    <w:del w:id="28" w:author="Miruška Hrabčáková" w:date="2018-05-17T13:14:00Z">
      <w:r w:rsidRPr="000862E8" w:rsidDel="00676D86">
        <w:rPr>
          <w:i/>
          <w:sz w:val="20"/>
          <w:szCs w:val="20"/>
          <w:lang w:val="sk-SK"/>
        </w:rPr>
        <w:delText>5</w:delText>
      </w:r>
    </w:del>
    <w:ins w:id="29" w:author="Miruška Hrabčáková" w:date="2018-05-17T13:14:00Z">
      <w:r w:rsidR="00676D86">
        <w:rPr>
          <w:i/>
          <w:sz w:val="20"/>
          <w:szCs w:val="20"/>
          <w:lang w:val="sk-SK"/>
        </w:rPr>
        <w:t>8</w:t>
      </w:r>
    </w:ins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F28FAD" w14:textId="77777777" w:rsidR="00C12943" w:rsidRDefault="00C12943" w:rsidP="00B912B9">
      <w:r>
        <w:separator/>
      </w:r>
    </w:p>
  </w:footnote>
  <w:footnote w:type="continuationSeparator" w:id="0">
    <w:p w14:paraId="58538CE3" w14:textId="77777777" w:rsidR="00C12943" w:rsidRDefault="00C12943" w:rsidP="00B912B9">
      <w:r>
        <w:continuationSeparator/>
      </w:r>
    </w:p>
  </w:footnote>
  <w:footnote w:type="continuationNotice" w:id="1">
    <w:p w14:paraId="708BA004" w14:textId="77777777" w:rsidR="00C12943" w:rsidRDefault="00C1294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39A10" w14:textId="37CFF411" w:rsidR="00BF265B" w:rsidRDefault="00BF265B">
    <w:pPr>
      <w:pStyle w:val="Hlavika"/>
    </w:pPr>
  </w:p>
  <w:p w14:paraId="2FC5E2B6" w14:textId="6C846CF2" w:rsidR="00BF265B" w:rsidRDefault="00BF265B" w:rsidP="00BF265B">
    <w:pPr>
      <w:pStyle w:val="Hlavika"/>
    </w:pPr>
  </w:p>
  <w:p w14:paraId="6AB99430" w14:textId="250D3ADB" w:rsidR="00BF265B" w:rsidRPr="00BF265B" w:rsidRDefault="00BF265B" w:rsidP="00BF265B">
    <w:pPr>
      <w:pStyle w:val="Hlavika"/>
      <w:rPr>
        <w:sz w:val="20"/>
        <w:szCs w:val="20"/>
      </w:rPr>
    </w:pPr>
  </w:p>
  <w:p w14:paraId="5192D58E" w14:textId="2F2CB6AE" w:rsidR="00821A20" w:rsidRDefault="00821A20" w:rsidP="00821A20">
    <w:pPr>
      <w:pStyle w:val="Hlavika"/>
      <w:jc w:val="center"/>
      <w:rPr>
        <w:rFonts w:ascii="Verdana" w:hAnsi="Verdana"/>
        <w:sz w:val="20"/>
        <w:szCs w:val="20"/>
      </w:rPr>
    </w:pP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 w:rsidR="007F4A71">
      <w:fldChar w:fldCharType="begin"/>
    </w:r>
    <w:r w:rsidR="007F4A71">
      <w:instrText xml:space="preserve"> INCLUDEPICTURE  "cid:B54046E0-E018-4695-B763-48B2B26413F5" \* MERGEFORMATINET </w:instrText>
    </w:r>
    <w:r w:rsidR="007F4A71">
      <w:fldChar w:fldCharType="separate"/>
    </w:r>
    <w:r w:rsidR="000862E8">
      <w:fldChar w:fldCharType="begin"/>
    </w:r>
    <w:r w:rsidR="000862E8">
      <w:instrText xml:space="preserve"> INCLUDEPICTURE  "cid:B54046E0-E018-4695-B763-48B2B26413F5" \* MERGEFORMATINET </w:instrText>
    </w:r>
    <w:r w:rsidR="000862E8">
      <w:fldChar w:fldCharType="separate"/>
    </w:r>
    <w:r w:rsidR="00676D86">
      <w:fldChar w:fldCharType="begin"/>
    </w:r>
    <w:r w:rsidR="00676D86">
      <w:instrText xml:space="preserve"> INCLUDEPICTURE  "cid:B54046E0-E018-4695-B763-48B2B26413F5" \* MERGEFORMATINET </w:instrText>
    </w:r>
    <w:r w:rsidR="00676D86">
      <w:fldChar w:fldCharType="separate"/>
    </w:r>
    <w:r w:rsidR="0092590B">
      <w:fldChar w:fldCharType="begin"/>
    </w:r>
    <w:r w:rsidR="0092590B">
      <w:instrText xml:space="preserve"> INCLUDEPICTURE  "cid:B54046E0-E018-4695-B763-48B2B26413F5" \* MERGEFORMATINET </w:instrText>
    </w:r>
    <w:r w:rsidR="0092590B">
      <w:fldChar w:fldCharType="separate"/>
    </w:r>
    <w:r w:rsidR="007B7A3E">
      <w:fldChar w:fldCharType="begin"/>
    </w:r>
    <w:r w:rsidR="007B7A3E">
      <w:instrText xml:space="preserve"> INCLUDEPICTURE  "cid:B54046E0-E018-4695-B763-48B2B26413F5" \* MERGEFORMATINET </w:instrText>
    </w:r>
    <w:r w:rsidR="007B7A3E">
      <w:fldChar w:fldCharType="separate"/>
    </w:r>
    <w:r w:rsidR="0004780E">
      <w:fldChar w:fldCharType="begin"/>
    </w:r>
    <w:r w:rsidR="0004780E">
      <w:instrText xml:space="preserve"> </w:instrText>
    </w:r>
    <w:r w:rsidR="0004780E">
      <w:instrText>INCLUDEPICTURE  "cid:B54046E0-E018-46</w:instrText>
    </w:r>
    <w:r w:rsidR="0004780E">
      <w:instrText>95-B763-48B2B26413F5" \* MERGEFORMATINET</w:instrText>
    </w:r>
    <w:r w:rsidR="0004780E">
      <w:instrText xml:space="preserve"> </w:instrText>
    </w:r>
    <w:r w:rsidR="0004780E">
      <w:fldChar w:fldCharType="separate"/>
    </w:r>
    <w:r w:rsidR="0004780E">
      <w:pict w14:anchorId="735F6ED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4EC90FA-A2DA-4048-B7A5-6C94EDF4FB24" o:spid="_x0000_i1025" type="#_x0000_t75" style="width:359.25pt;height:60.75pt">
          <v:imagedata r:id="rId1" r:href="rId2"/>
        </v:shape>
      </w:pict>
    </w:r>
    <w:r w:rsidR="0004780E">
      <w:fldChar w:fldCharType="end"/>
    </w:r>
    <w:r w:rsidR="007B7A3E">
      <w:fldChar w:fldCharType="end"/>
    </w:r>
    <w:r w:rsidR="0092590B">
      <w:fldChar w:fldCharType="end"/>
    </w:r>
    <w:r w:rsidR="00676D86">
      <w:fldChar w:fldCharType="end"/>
    </w:r>
    <w:r w:rsidR="000862E8">
      <w:fldChar w:fldCharType="end"/>
    </w:r>
    <w:r w:rsidR="007F4A71">
      <w:fldChar w:fldCharType="end"/>
    </w:r>
    <w:r>
      <w:fldChar w:fldCharType="end"/>
    </w:r>
    <w:r>
      <w:fldChar w:fldCharType="end"/>
    </w:r>
    <w:r>
      <w:fldChar w:fldCharType="end"/>
    </w:r>
  </w:p>
  <w:p w14:paraId="01027E4F" w14:textId="7C84FC82" w:rsidR="00BF265B" w:rsidRDefault="00821A20" w:rsidP="007F4A71">
    <w:pPr>
      <w:tabs>
        <w:tab w:val="center" w:pos="4536"/>
        <w:tab w:val="right" w:pos="9072"/>
      </w:tabs>
      <w:jc w:val="right"/>
    </w:pPr>
    <w:r>
      <w:rPr>
        <w:rFonts w:ascii="Times New Roman" w:eastAsia="Times New Roman" w:hAnsi="Times New Roman" w:cs="Times New Roman"/>
        <w:i/>
        <w:sz w:val="20"/>
        <w:szCs w:val="20"/>
        <w:lang w:val="sk-SK" w:eastAsia="sk-SK"/>
      </w:rPr>
      <w:t>Príloha č.</w:t>
    </w:r>
    <w:r w:rsidR="007F4A71">
      <w:rPr>
        <w:rFonts w:ascii="Times New Roman" w:eastAsia="Times New Roman" w:hAnsi="Times New Roman" w:cs="Times New Roman"/>
        <w:i/>
        <w:sz w:val="20"/>
        <w:szCs w:val="20"/>
        <w:lang w:val="sk-SK" w:eastAsia="sk-SK"/>
      </w:rPr>
      <w:t>36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arbora Straková">
    <w15:presenceInfo w15:providerId="None" w15:userId="Barbora Straková"/>
  </w15:person>
  <w15:person w15:author="Miruška Hrabčáková">
    <w15:presenceInfo w15:providerId="None" w15:userId="Miruška Hrabčáková"/>
  </w15:person>
  <w15:person w15:author="Zuzana Hušeková">
    <w15:presenceInfo w15:providerId="None" w15:userId="Zuzana Hušekov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16386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9"/>
    <w:rsid w:val="00002F0E"/>
    <w:rsid w:val="00026F5E"/>
    <w:rsid w:val="0004780E"/>
    <w:rsid w:val="000558AB"/>
    <w:rsid w:val="000779C3"/>
    <w:rsid w:val="00080F94"/>
    <w:rsid w:val="000862E8"/>
    <w:rsid w:val="00121377"/>
    <w:rsid w:val="00171B2E"/>
    <w:rsid w:val="00192B50"/>
    <w:rsid w:val="001C7FEC"/>
    <w:rsid w:val="001E554C"/>
    <w:rsid w:val="00203C98"/>
    <w:rsid w:val="002113ED"/>
    <w:rsid w:val="00232196"/>
    <w:rsid w:val="00260C3C"/>
    <w:rsid w:val="002B70BD"/>
    <w:rsid w:val="002C3211"/>
    <w:rsid w:val="002E493D"/>
    <w:rsid w:val="002F0405"/>
    <w:rsid w:val="0037134B"/>
    <w:rsid w:val="00371639"/>
    <w:rsid w:val="00371EA3"/>
    <w:rsid w:val="003B2632"/>
    <w:rsid w:val="003F3FBF"/>
    <w:rsid w:val="00411F5E"/>
    <w:rsid w:val="0047771D"/>
    <w:rsid w:val="004D0BAA"/>
    <w:rsid w:val="004F71D5"/>
    <w:rsid w:val="00514714"/>
    <w:rsid w:val="00522135"/>
    <w:rsid w:val="00527781"/>
    <w:rsid w:val="00557838"/>
    <w:rsid w:val="005B4306"/>
    <w:rsid w:val="005C1AA0"/>
    <w:rsid w:val="005C1CD0"/>
    <w:rsid w:val="005C21CA"/>
    <w:rsid w:val="005E439C"/>
    <w:rsid w:val="005F4E9E"/>
    <w:rsid w:val="00612F40"/>
    <w:rsid w:val="00666341"/>
    <w:rsid w:val="00670A74"/>
    <w:rsid w:val="00676D86"/>
    <w:rsid w:val="00690576"/>
    <w:rsid w:val="006B301A"/>
    <w:rsid w:val="006B480F"/>
    <w:rsid w:val="006C6399"/>
    <w:rsid w:val="006D6A64"/>
    <w:rsid w:val="006D6D9D"/>
    <w:rsid w:val="006E3A2D"/>
    <w:rsid w:val="006E4B4A"/>
    <w:rsid w:val="007032F3"/>
    <w:rsid w:val="00711011"/>
    <w:rsid w:val="00726483"/>
    <w:rsid w:val="00792C40"/>
    <w:rsid w:val="007972C5"/>
    <w:rsid w:val="007B7A3E"/>
    <w:rsid w:val="007D066B"/>
    <w:rsid w:val="007E6B6B"/>
    <w:rsid w:val="007F4A71"/>
    <w:rsid w:val="00810716"/>
    <w:rsid w:val="0082041D"/>
    <w:rsid w:val="00821A20"/>
    <w:rsid w:val="008827A9"/>
    <w:rsid w:val="008E1B17"/>
    <w:rsid w:val="008E63F3"/>
    <w:rsid w:val="008F2A2F"/>
    <w:rsid w:val="00916830"/>
    <w:rsid w:val="0091705C"/>
    <w:rsid w:val="0092590B"/>
    <w:rsid w:val="00941440"/>
    <w:rsid w:val="009625FE"/>
    <w:rsid w:val="00976D28"/>
    <w:rsid w:val="0099083D"/>
    <w:rsid w:val="009B3F15"/>
    <w:rsid w:val="00A11CCC"/>
    <w:rsid w:val="00A36FB5"/>
    <w:rsid w:val="00A90049"/>
    <w:rsid w:val="00AC6FBC"/>
    <w:rsid w:val="00AD44C7"/>
    <w:rsid w:val="00AE5FF8"/>
    <w:rsid w:val="00AF1A55"/>
    <w:rsid w:val="00AF2756"/>
    <w:rsid w:val="00B01DF8"/>
    <w:rsid w:val="00B13634"/>
    <w:rsid w:val="00B912B9"/>
    <w:rsid w:val="00BB6477"/>
    <w:rsid w:val="00BD3470"/>
    <w:rsid w:val="00BE12C9"/>
    <w:rsid w:val="00BE159A"/>
    <w:rsid w:val="00BF265B"/>
    <w:rsid w:val="00C12943"/>
    <w:rsid w:val="00C22034"/>
    <w:rsid w:val="00C765F3"/>
    <w:rsid w:val="00CE3849"/>
    <w:rsid w:val="00D326B0"/>
    <w:rsid w:val="00D45360"/>
    <w:rsid w:val="00D674AD"/>
    <w:rsid w:val="00D702B1"/>
    <w:rsid w:val="00D713F6"/>
    <w:rsid w:val="00D759AE"/>
    <w:rsid w:val="00D8393D"/>
    <w:rsid w:val="00D967EA"/>
    <w:rsid w:val="00DB473A"/>
    <w:rsid w:val="00DD1D27"/>
    <w:rsid w:val="00DD4A46"/>
    <w:rsid w:val="00E27563"/>
    <w:rsid w:val="00E33B3C"/>
    <w:rsid w:val="00E37FA2"/>
    <w:rsid w:val="00F326C1"/>
    <w:rsid w:val="00F43270"/>
    <w:rsid w:val="00F56794"/>
    <w:rsid w:val="00F71D98"/>
    <w:rsid w:val="00F76977"/>
    <w:rsid w:val="00F86129"/>
    <w:rsid w:val="00F94655"/>
    <w:rsid w:val="00F965F9"/>
    <w:rsid w:val="00FA1457"/>
    <w:rsid w:val="00FB20C7"/>
    <w:rsid w:val="00FD6F36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54A0E644"/>
  <w14:defaultImageDpi w14:val="300"/>
  <w15:docId w15:val="{FDAD28CE-3BF1-43E3-BB0B-7B9F0FB75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12B9"/>
  </w:style>
  <w:style w:type="paragraph" w:styleId="Pta">
    <w:name w:val="footer"/>
    <w:basedOn w:val="Normlny"/>
    <w:link w:val="PtaChar"/>
    <w:uiPriority w:val="99"/>
    <w:unhideWhenUsed/>
    <w:rsid w:val="00B912B9"/>
    <w:pPr>
      <w:tabs>
        <w:tab w:val="center" w:pos="4320"/>
        <w:tab w:val="right" w:pos="8640"/>
      </w:tabs>
    </w:pPr>
  </w:style>
  <w:style w:type="character" w:customStyle="1" w:styleId="PtaChar">
    <w:name w:val="Päta Char"/>
    <w:basedOn w:val="Predvolenpsmoodseku"/>
    <w:link w:val="Pta"/>
    <w:uiPriority w:val="99"/>
    <w:rsid w:val="00B912B9"/>
  </w:style>
  <w:style w:type="paragraph" w:styleId="Textbubliny">
    <w:name w:val="Balloon Text"/>
    <w:basedOn w:val="Normlny"/>
    <w:link w:val="TextbublinyChar"/>
    <w:uiPriority w:val="99"/>
    <w:semiHidden/>
    <w:unhideWhenUsed/>
    <w:rsid w:val="00B912B9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12B9"/>
    <w:rPr>
      <w:rFonts w:ascii="Lucida Grande" w:hAnsi="Lucida Grande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DB473A"/>
    <w:rPr>
      <w:color w:val="0000FF" w:themeColor="hyperlink"/>
      <w:u w:val="single"/>
    </w:rPr>
  </w:style>
  <w:style w:type="paragraph" w:customStyle="1" w:styleId="BasicParagraph">
    <w:name w:val="[Basic Paragraph]"/>
    <w:basedOn w:val="Normlny"/>
    <w:uiPriority w:val="99"/>
    <w:rsid w:val="006E3A2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Zstupntext">
    <w:name w:val="Placeholder Text"/>
    <w:basedOn w:val="Predvolenpsmoodseku"/>
    <w:uiPriority w:val="99"/>
    <w:semiHidden/>
    <w:rsid w:val="007972C5"/>
    <w:rPr>
      <w:color w:val="808080"/>
    </w:rPr>
  </w:style>
  <w:style w:type="character" w:customStyle="1" w:styleId="tl1">
    <w:name w:val="Štýl1"/>
    <w:basedOn w:val="Predvolenpsmoodseku"/>
    <w:uiPriority w:val="1"/>
    <w:rsid w:val="007972C5"/>
    <w:rPr>
      <w:rFonts w:ascii="Verdana" w:hAnsi="Verdana"/>
      <w:caps w:val="0"/>
      <w:smallCaps/>
      <w:sz w:val="16"/>
    </w:rPr>
  </w:style>
  <w:style w:type="character" w:customStyle="1" w:styleId="tl2">
    <w:name w:val="Štýl2"/>
    <w:basedOn w:val="Predvolenpsmoodseku"/>
    <w:uiPriority w:val="1"/>
    <w:rsid w:val="007972C5"/>
    <w:rPr>
      <w:caps/>
      <w:smallCaps w:val="0"/>
    </w:rPr>
  </w:style>
  <w:style w:type="character" w:customStyle="1" w:styleId="tl3">
    <w:name w:val="Štýl3"/>
    <w:basedOn w:val="Predvolenpsmoodseku"/>
    <w:uiPriority w:val="1"/>
    <w:rsid w:val="007972C5"/>
    <w:rPr>
      <w:rFonts w:ascii="Verdana" w:hAnsi="Verdana"/>
      <w:caps/>
      <w:smallCaps w:val="0"/>
      <w:sz w:val="16"/>
    </w:rPr>
  </w:style>
  <w:style w:type="character" w:customStyle="1" w:styleId="tl4">
    <w:name w:val="Štýl4"/>
    <w:basedOn w:val="Predvolenpsmoodseku"/>
    <w:uiPriority w:val="1"/>
    <w:rsid w:val="007972C5"/>
    <w:rPr>
      <w:rFonts w:ascii="Verdana" w:hAnsi="Verdana"/>
      <w:caps/>
      <w:smallCaps w:val="0"/>
      <w:color w:val="404040" w:themeColor="text1" w:themeTint="BF"/>
      <w:sz w:val="16"/>
    </w:rPr>
  </w:style>
  <w:style w:type="paragraph" w:styleId="Normlnywebov">
    <w:name w:val="Normal (Web)"/>
    <w:basedOn w:val="Normlny"/>
    <w:uiPriority w:val="99"/>
    <w:unhideWhenUsed/>
    <w:rsid w:val="00C2203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D4A4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D4A4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D4A4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4A4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4A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5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70C9F-72A7-4F2B-A621-DB1D361553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04F18-AC8E-4070-95FA-832909572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0629F4D-62CE-4154-8E85-98C7999120E5}">
  <ds:schemaRefs>
    <ds:schemaRef ds:uri="http://schemas.microsoft.com/office/2006/metadata/properties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BB0A162-965F-4D17-9A72-CB2FF676F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juraj kadasi</dc:creator>
  <cp:lastModifiedBy>Zuzana Hušeková</cp:lastModifiedBy>
  <cp:revision>37</cp:revision>
  <cp:lastPrinted>2015-03-31T15:08:00Z</cp:lastPrinted>
  <dcterms:created xsi:type="dcterms:W3CDTF">2015-06-15T10:15:00Z</dcterms:created>
  <dcterms:modified xsi:type="dcterms:W3CDTF">2018-06-12T08:31:00Z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